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2800D" w14:textId="77777777" w:rsidR="00D123FF" w:rsidRPr="007F4471" w:rsidRDefault="00D123FF" w:rsidP="007E6E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4471">
        <w:rPr>
          <w:rFonts w:ascii="Times New Roman" w:hAnsi="Times New Roman" w:cs="Times New Roman"/>
          <w:sz w:val="24"/>
          <w:szCs w:val="24"/>
        </w:rPr>
        <w:t>EELNÕU</w:t>
      </w:r>
    </w:p>
    <w:p w14:paraId="67474A63" w14:textId="3319D341" w:rsidR="00D123FF" w:rsidRPr="007F4471" w:rsidRDefault="0071370B" w:rsidP="007E6E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3464">
        <w:rPr>
          <w:rFonts w:ascii="Times New Roman" w:hAnsi="Times New Roman" w:cs="Times New Roman"/>
          <w:sz w:val="24"/>
          <w:szCs w:val="24"/>
        </w:rPr>
        <w:t>2</w:t>
      </w:r>
      <w:r w:rsidR="00C23464">
        <w:rPr>
          <w:rFonts w:ascii="Times New Roman" w:hAnsi="Times New Roman" w:cs="Times New Roman"/>
          <w:sz w:val="24"/>
          <w:szCs w:val="24"/>
        </w:rPr>
        <w:t>8</w:t>
      </w:r>
      <w:r w:rsidRPr="00C23464">
        <w:rPr>
          <w:rFonts w:ascii="Times New Roman" w:hAnsi="Times New Roman" w:cs="Times New Roman"/>
          <w:sz w:val="24"/>
          <w:szCs w:val="24"/>
        </w:rPr>
        <w:t>.06.</w:t>
      </w:r>
      <w:r w:rsidR="00D123FF" w:rsidRPr="007F4471">
        <w:rPr>
          <w:rFonts w:ascii="Times New Roman" w:hAnsi="Times New Roman" w:cs="Times New Roman"/>
          <w:sz w:val="24"/>
          <w:szCs w:val="24"/>
        </w:rPr>
        <w:t>2024</w:t>
      </w:r>
    </w:p>
    <w:p w14:paraId="6D3C348D" w14:textId="77777777" w:rsidR="00D123FF" w:rsidRPr="007F4471" w:rsidRDefault="00D123FF" w:rsidP="007E6E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t-EE"/>
        </w:rPr>
      </w:pPr>
    </w:p>
    <w:p w14:paraId="63A8A071" w14:textId="238AB5CB" w:rsidR="00D123FF" w:rsidRPr="007E6ED6" w:rsidRDefault="007F4471" w:rsidP="007E6E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E6ED6">
        <w:rPr>
          <w:rFonts w:ascii="Times New Roman" w:hAnsi="Times New Roman" w:cs="Times New Roman"/>
          <w:b/>
          <w:bCs/>
          <w:sz w:val="32"/>
          <w:szCs w:val="32"/>
          <w:lang w:bidi="et-EE"/>
        </w:rPr>
        <w:t>Teatamismenetlust käsitleva</w:t>
      </w:r>
      <w:r w:rsidR="00D123FF" w:rsidRPr="007E6ED6">
        <w:rPr>
          <w:rFonts w:ascii="Times New Roman" w:hAnsi="Times New Roman" w:cs="Times New Roman"/>
          <w:b/>
          <w:bCs/>
          <w:sz w:val="32"/>
          <w:szCs w:val="32"/>
          <w:lang w:bidi="et-EE"/>
        </w:rPr>
        <w:t xml:space="preserve"> </w:t>
      </w:r>
      <w:r w:rsidRPr="007E6ED6">
        <w:rPr>
          <w:rFonts w:ascii="Times New Roman" w:hAnsi="Times New Roman" w:cs="Times New Roman"/>
          <w:b/>
          <w:bCs/>
          <w:sz w:val="32"/>
          <w:szCs w:val="32"/>
          <w:lang w:bidi="et-EE"/>
        </w:rPr>
        <w:t>lapse õiguste konventsiooni fakultatiivprotokolli ratifitseerimise seadus</w:t>
      </w:r>
    </w:p>
    <w:p w14:paraId="03AB45A7" w14:textId="77777777" w:rsidR="00D123FF" w:rsidRDefault="00D123FF" w:rsidP="007E6E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63FFD8" w14:textId="77777777" w:rsidR="00071ACF" w:rsidRDefault="00071ACF" w:rsidP="007E6E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CBFB1C" w14:textId="402224AC" w:rsidR="00D123FF" w:rsidRDefault="007F4471" w:rsidP="007E6E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471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254B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447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Ratifitseerida </w:t>
      </w:r>
      <w:proofErr w:type="spellStart"/>
      <w:r w:rsidR="00D123FF" w:rsidRPr="007F4471">
        <w:rPr>
          <w:rFonts w:ascii="Times New Roman" w:hAnsi="Times New Roman" w:cs="Times New Roman"/>
          <w:sz w:val="24"/>
          <w:szCs w:val="24"/>
        </w:rPr>
        <w:t>juurdelisatud</w:t>
      </w:r>
      <w:proofErr w:type="spellEnd"/>
      <w:r w:rsidR="00D123FF" w:rsidRPr="007F44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et-EE"/>
        </w:rPr>
        <w:t>t</w:t>
      </w:r>
      <w:r w:rsidR="00D123FF" w:rsidRPr="007F4471">
        <w:rPr>
          <w:rFonts w:ascii="Times New Roman" w:hAnsi="Times New Roman" w:cs="Times New Roman"/>
          <w:sz w:val="24"/>
          <w:szCs w:val="24"/>
          <w:lang w:bidi="et-EE"/>
        </w:rPr>
        <w:t>eatamismenetlust käsitlev lapse õiguste konventsiooni fakultatiivprotokoll</w:t>
      </w:r>
      <w:r w:rsidR="00D123FF" w:rsidRPr="007F4471">
        <w:rPr>
          <w:rFonts w:ascii="Times New Roman" w:hAnsi="Times New Roman" w:cs="Times New Roman"/>
          <w:sz w:val="24"/>
          <w:szCs w:val="24"/>
        </w:rPr>
        <w:t xml:space="preserve">, mis on </w:t>
      </w:r>
      <w:r w:rsidR="00182384">
        <w:rPr>
          <w:rFonts w:ascii="Times New Roman" w:hAnsi="Times New Roman" w:cs="Times New Roman"/>
          <w:sz w:val="24"/>
          <w:szCs w:val="24"/>
        </w:rPr>
        <w:t>vastu võetud Ühinenud Rahvaste Organisatsiooni Peaassamblee 2011. aasta 19. detsembri resolutsiooniga A/RES/66/138 ja jõustunud 2014. aasta 14. aprillil</w:t>
      </w:r>
      <w:r w:rsidR="00D123FF" w:rsidRPr="007F4471">
        <w:rPr>
          <w:rFonts w:ascii="Times New Roman" w:hAnsi="Times New Roman" w:cs="Times New Roman"/>
          <w:sz w:val="24"/>
          <w:szCs w:val="24"/>
        </w:rPr>
        <w:t>.</w:t>
      </w:r>
    </w:p>
    <w:p w14:paraId="0009A188" w14:textId="77777777" w:rsidR="00CF44DE" w:rsidRDefault="00CF44DE" w:rsidP="007E6ED6">
      <w:pPr>
        <w:pStyle w:val="paragraph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18B15676" w14:textId="34D4445A" w:rsidR="00182384" w:rsidRDefault="007F4471" w:rsidP="00254B79">
      <w:pPr>
        <w:pStyle w:val="paragrap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4471">
        <w:rPr>
          <w:b/>
          <w:bCs/>
        </w:rPr>
        <w:t>§</w:t>
      </w:r>
      <w:r w:rsidR="00254B79">
        <w:rPr>
          <w:b/>
          <w:bCs/>
        </w:rPr>
        <w:t xml:space="preserve"> </w:t>
      </w:r>
      <w:r w:rsidRPr="007F4471">
        <w:rPr>
          <w:b/>
          <w:bCs/>
        </w:rPr>
        <w:t>2.</w:t>
      </w:r>
      <w:r>
        <w:t xml:space="preserve"> </w:t>
      </w:r>
      <w:del w:id="0" w:author="Aili Sandre" w:date="2024-07-23T16:17:00Z">
        <w:r w:rsidRPr="00CF44DE" w:rsidDel="00410996">
          <w:rPr>
            <w:color w:val="202020"/>
          </w:rPr>
          <w:delText xml:space="preserve">Vastavalt </w:delText>
        </w:r>
        <w:r w:rsidRPr="00CF44DE" w:rsidDel="00410996">
          <w:rPr>
            <w:lang w:bidi="et-EE"/>
          </w:rPr>
          <w:delText>t</w:delText>
        </w:r>
      </w:del>
      <w:ins w:id="1" w:author="Aili Sandre" w:date="2024-07-23T16:17:00Z">
        <w:r w:rsidR="00410996">
          <w:rPr>
            <w:color w:val="202020"/>
          </w:rPr>
          <w:t>T</w:t>
        </w:r>
      </w:ins>
      <w:r w:rsidRPr="00CF44DE">
        <w:rPr>
          <w:lang w:bidi="et-EE"/>
        </w:rPr>
        <w:t>eatamismenetlust käsitleva lapse õiguste konventsiooni fakultatiivprotokolli</w:t>
      </w:r>
      <w:r w:rsidRPr="00CF44DE">
        <w:rPr>
          <w:color w:val="202020"/>
        </w:rPr>
        <w:t xml:space="preserve"> artikli </w:t>
      </w:r>
      <w:r w:rsidR="00CF44DE" w:rsidRPr="00CF44DE">
        <w:rPr>
          <w:color w:val="202020"/>
        </w:rPr>
        <w:t>12</w:t>
      </w:r>
      <w:r w:rsidRPr="00CF44DE">
        <w:rPr>
          <w:color w:val="202020"/>
        </w:rPr>
        <w:t xml:space="preserve"> lõike</w:t>
      </w:r>
      <w:del w:id="2" w:author="Aili Sandre" w:date="2024-07-23T16:17:00Z">
        <w:r w:rsidRPr="00CF44DE" w:rsidDel="00410996">
          <w:rPr>
            <w:color w:val="202020"/>
          </w:rPr>
          <w:delText>le</w:delText>
        </w:r>
      </w:del>
      <w:r w:rsidRPr="00CF44DE">
        <w:rPr>
          <w:color w:val="202020"/>
        </w:rPr>
        <w:t xml:space="preserve"> </w:t>
      </w:r>
      <w:r w:rsidR="00CF44DE" w:rsidRPr="00CF44DE">
        <w:rPr>
          <w:color w:val="202020"/>
        </w:rPr>
        <w:t xml:space="preserve">1 </w:t>
      </w:r>
      <w:ins w:id="3" w:author="Aili Sandre" w:date="2024-07-23T16:17:00Z">
        <w:r w:rsidR="00410996">
          <w:rPr>
            <w:color w:val="202020"/>
          </w:rPr>
          <w:t xml:space="preserve">kohaselt </w:t>
        </w:r>
      </w:ins>
      <w:r w:rsidR="00CF44DE" w:rsidRPr="00CF44DE">
        <w:rPr>
          <w:color w:val="202020"/>
        </w:rPr>
        <w:t xml:space="preserve">tunnustab </w:t>
      </w:r>
      <w:r w:rsidRPr="00CF44DE">
        <w:rPr>
          <w:color w:val="202020"/>
        </w:rPr>
        <w:t>Eesti Vabariik</w:t>
      </w:r>
      <w:r w:rsidR="00CF44DE" w:rsidRPr="00CF44DE">
        <w:rPr>
          <w:color w:val="202020"/>
        </w:rPr>
        <w:t xml:space="preserve"> lapse õiguste komitee pädevust võtta vastu </w:t>
      </w:r>
      <w:r w:rsidR="00CF44DE" w:rsidRPr="00CF44DE">
        <w:rPr>
          <w:color w:val="000000"/>
        </w:rPr>
        <w:t>ja läbi vaadata teateid, milles teine fakultatiivprotokolli osalisriik väidab, et Eesti ei täida oma kohustusi, mis tulenevad lapse õiguste konventsioonist</w:t>
      </w:r>
      <w:r w:rsidR="00071ACF">
        <w:rPr>
          <w:color w:val="000000"/>
        </w:rPr>
        <w:t>,</w:t>
      </w:r>
      <w:r w:rsidR="00CF44DE" w:rsidRPr="00CF44DE">
        <w:rPr>
          <w:color w:val="000000"/>
        </w:rPr>
        <w:t xml:space="preserve"> laste müüki, </w:t>
      </w:r>
      <w:proofErr w:type="spellStart"/>
      <w:r w:rsidR="00CF44DE" w:rsidRPr="00CF44DE">
        <w:rPr>
          <w:color w:val="000000"/>
        </w:rPr>
        <w:t>lasteprostitutsiooni</w:t>
      </w:r>
      <w:proofErr w:type="spellEnd"/>
      <w:r w:rsidR="00CF44DE" w:rsidRPr="00CF44DE">
        <w:rPr>
          <w:color w:val="000000"/>
        </w:rPr>
        <w:t xml:space="preserve"> ja -pornograafiat käsitlevast lapse õiguste konventsiooni fakultatiivprotokollist või laste kaasamist relvakonfliktidesse käsitlevast </w:t>
      </w:r>
      <w:r w:rsidR="00CF44DE">
        <w:rPr>
          <w:color w:val="000000"/>
        </w:rPr>
        <w:t xml:space="preserve">lapse õiguste </w:t>
      </w:r>
      <w:r w:rsidR="00CF44DE" w:rsidRPr="00CF44DE">
        <w:rPr>
          <w:color w:val="000000"/>
        </w:rPr>
        <w:t>konventsiooni fakultatiivprotokollist.</w:t>
      </w:r>
    </w:p>
    <w:p w14:paraId="65DC9D72" w14:textId="77777777" w:rsidR="00254B79" w:rsidRDefault="00254B79" w:rsidP="00254B79">
      <w:pPr>
        <w:pStyle w:val="paragraph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65317488" w14:textId="77777777" w:rsidR="00254B79" w:rsidRDefault="00254B79" w:rsidP="00254B79">
      <w:pPr>
        <w:pStyle w:val="paragraph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69C14A45" w14:textId="77777777" w:rsidR="00254B79" w:rsidRPr="00254B79" w:rsidRDefault="00254B79" w:rsidP="00254B79">
      <w:pPr>
        <w:pStyle w:val="paragraph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96D2489" w14:textId="76182E33" w:rsidR="00D123FF" w:rsidRPr="007F4471" w:rsidRDefault="00D123FF" w:rsidP="007E6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471">
        <w:rPr>
          <w:rFonts w:ascii="Times New Roman" w:hAnsi="Times New Roman" w:cs="Times New Roman"/>
          <w:sz w:val="24"/>
          <w:szCs w:val="24"/>
        </w:rPr>
        <w:t>Lauri Hussar</w:t>
      </w:r>
    </w:p>
    <w:p w14:paraId="3B1F5A90" w14:textId="77777777" w:rsidR="00D123FF" w:rsidRPr="007F4471" w:rsidRDefault="00D123FF" w:rsidP="007E6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471">
        <w:rPr>
          <w:rFonts w:ascii="Times New Roman" w:hAnsi="Times New Roman" w:cs="Times New Roman"/>
          <w:sz w:val="24"/>
          <w:szCs w:val="24"/>
        </w:rPr>
        <w:t>Riigikogu esimees</w:t>
      </w:r>
    </w:p>
    <w:p w14:paraId="03A31A67" w14:textId="77777777" w:rsidR="006C0B08" w:rsidRDefault="006C0B08" w:rsidP="007E6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E21906" w14:textId="14310EB5" w:rsidR="00D123FF" w:rsidRPr="007F4471" w:rsidRDefault="00D123FF" w:rsidP="007E6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471">
        <w:rPr>
          <w:rFonts w:ascii="Times New Roman" w:hAnsi="Times New Roman" w:cs="Times New Roman"/>
          <w:sz w:val="24"/>
          <w:szCs w:val="24"/>
        </w:rPr>
        <w:t xml:space="preserve">Tallinn, </w:t>
      </w:r>
      <w:r w:rsidR="006C0B08">
        <w:rPr>
          <w:rFonts w:ascii="Times New Roman" w:hAnsi="Times New Roman" w:cs="Times New Roman"/>
          <w:sz w:val="24"/>
          <w:szCs w:val="24"/>
        </w:rPr>
        <w:t>…...</w:t>
      </w:r>
      <w:r w:rsidRPr="007F4471">
        <w:rPr>
          <w:rFonts w:ascii="Times New Roman" w:hAnsi="Times New Roman" w:cs="Times New Roman"/>
          <w:sz w:val="24"/>
          <w:szCs w:val="24"/>
        </w:rPr>
        <w:t xml:space="preserve"> …………….. 2024. a</w:t>
      </w:r>
      <w:r w:rsidR="00A86B98">
        <w:rPr>
          <w:rFonts w:ascii="Times New Roman" w:hAnsi="Times New Roman" w:cs="Times New Roman"/>
          <w:sz w:val="24"/>
          <w:szCs w:val="24"/>
        </w:rPr>
        <w:t>.</w:t>
      </w:r>
    </w:p>
    <w:p w14:paraId="17D74C72" w14:textId="77777777" w:rsidR="006C0B08" w:rsidRDefault="006C0B08" w:rsidP="007E6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A5B709" w14:textId="3BC5AC0A" w:rsidR="00B65A2F" w:rsidRPr="007F4471" w:rsidRDefault="00D123FF" w:rsidP="006C0B08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471">
        <w:rPr>
          <w:rFonts w:ascii="Times New Roman" w:hAnsi="Times New Roman" w:cs="Times New Roman"/>
          <w:sz w:val="24"/>
          <w:szCs w:val="24"/>
        </w:rPr>
        <w:t>Algatab Vabariigi Valitsus</w:t>
      </w:r>
      <w:r w:rsidR="006C0B08">
        <w:rPr>
          <w:rFonts w:ascii="Times New Roman" w:hAnsi="Times New Roman" w:cs="Times New Roman"/>
          <w:sz w:val="24"/>
          <w:szCs w:val="24"/>
        </w:rPr>
        <w:t xml:space="preserve"> </w:t>
      </w:r>
      <w:r w:rsidRPr="007F4471">
        <w:rPr>
          <w:rFonts w:ascii="Times New Roman" w:hAnsi="Times New Roman" w:cs="Times New Roman"/>
          <w:sz w:val="24"/>
          <w:szCs w:val="24"/>
        </w:rPr>
        <w:t>....................... 2024</w:t>
      </w:r>
      <w:r w:rsidR="00A86B98">
        <w:rPr>
          <w:rFonts w:ascii="Times New Roman" w:hAnsi="Times New Roman" w:cs="Times New Roman"/>
          <w:sz w:val="24"/>
          <w:szCs w:val="24"/>
        </w:rPr>
        <w:t>. a.</w:t>
      </w:r>
    </w:p>
    <w:sectPr w:rsidR="00B65A2F" w:rsidRPr="007F44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ili Sandre">
    <w15:presenceInfo w15:providerId="AD" w15:userId="S::Aili.Sandre@just.ee::21c2fdd4-4be7-4997-be10-55426eb6f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F41"/>
    <w:rsid w:val="00071ACF"/>
    <w:rsid w:val="00182384"/>
    <w:rsid w:val="00254B79"/>
    <w:rsid w:val="00285775"/>
    <w:rsid w:val="002B7887"/>
    <w:rsid w:val="003526D1"/>
    <w:rsid w:val="00410996"/>
    <w:rsid w:val="00421859"/>
    <w:rsid w:val="00534BEB"/>
    <w:rsid w:val="006B4F41"/>
    <w:rsid w:val="006C0B08"/>
    <w:rsid w:val="0071370B"/>
    <w:rsid w:val="0079516F"/>
    <w:rsid w:val="007E6ED6"/>
    <w:rsid w:val="007F4471"/>
    <w:rsid w:val="00A86B98"/>
    <w:rsid w:val="00B65A2F"/>
    <w:rsid w:val="00C23464"/>
    <w:rsid w:val="00CF44DE"/>
    <w:rsid w:val="00D123FF"/>
    <w:rsid w:val="00E36452"/>
    <w:rsid w:val="00EE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69B1"/>
  <w15:chartTrackingRefBased/>
  <w15:docId w15:val="{9350C6F3-7633-4433-9BF7-1B837544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B4F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B4F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B4F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B4F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B4F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B4F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B4F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B4F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B4F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B4F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B4F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B4F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B4F4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B4F4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B4F4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B4F4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B4F4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B4F4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B4F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B4F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B4F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B4F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B4F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B4F4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B4F4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B4F4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B4F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B4F4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B4F41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allaad"/>
    <w:rsid w:val="007F4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7F4471"/>
    <w:rPr>
      <w:b/>
      <w:bCs/>
    </w:rPr>
  </w:style>
  <w:style w:type="character" w:styleId="Hperlink">
    <w:name w:val="Hyperlink"/>
    <w:basedOn w:val="Liguvaikefont"/>
    <w:uiPriority w:val="99"/>
    <w:semiHidden/>
    <w:unhideWhenUsed/>
    <w:rsid w:val="007F4471"/>
    <w:rPr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7F447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F447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F447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F447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F4471"/>
    <w:rPr>
      <w:b/>
      <w:bCs/>
      <w:sz w:val="20"/>
      <w:szCs w:val="20"/>
    </w:rPr>
  </w:style>
  <w:style w:type="paragraph" w:styleId="Normaallaadveeb">
    <w:name w:val="Normal (Web)"/>
    <w:basedOn w:val="Normaallaad"/>
    <w:uiPriority w:val="99"/>
    <w:semiHidden/>
    <w:unhideWhenUsed/>
    <w:rsid w:val="00CF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</w:rPr>
  </w:style>
  <w:style w:type="paragraph" w:customStyle="1" w:styleId="text--eyebrow">
    <w:name w:val="text--eyebrow"/>
    <w:basedOn w:val="Normaallaad"/>
    <w:rsid w:val="00182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</w:rPr>
  </w:style>
  <w:style w:type="paragraph" w:customStyle="1" w:styleId="text--body-copy">
    <w:name w:val="text--body-copy"/>
    <w:basedOn w:val="Normaallaad"/>
    <w:rsid w:val="00182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</w:rPr>
  </w:style>
  <w:style w:type="paragraph" w:styleId="Redaktsioon">
    <w:name w:val="Revision"/>
    <w:hidden/>
    <w:uiPriority w:val="99"/>
    <w:semiHidden/>
    <w:rsid w:val="004109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0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HXU5DPSK444F-947444548-31356</_dlc_DocId>
    <_dlc_DocIdUrl xmlns="aff8a95a-bdca-4bd1-9f28-df5ebd643b89">
      <Url>https://kontor.rik.ee/sm/_layouts/15/DocIdRedir.aspx?ID=HXU5DPSK444F-947444548-31356</Url>
      <Description>HXU5DPSK444F-947444548-31356</Description>
    </_dlc_DocIdUrl>
    <Lisainfo xmlns="0c0c7f0a-cfff-4da3-bf4b-351368c4d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1CD7E59-34E7-4932-93BE-147FB3E74A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DBA352-ABB2-4216-AC10-426FC86DE230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aff8a95a-bdca-4bd1-9f28-df5ebd643b89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0c0c7f0a-cfff-4da3-bf4b-351368c4d1a1"/>
  </ds:schemaRefs>
</ds:datastoreItem>
</file>

<file path=customXml/itemProps3.xml><?xml version="1.0" encoding="utf-8"?>
<ds:datastoreItem xmlns:ds="http://schemas.openxmlformats.org/officeDocument/2006/customXml" ds:itemID="{3A5A5D7B-8E75-4775-8FC1-1553B74F1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B47285-A964-442F-BB65-B17D8408EE6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160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Berit Marksoo</dc:creator>
  <cp:keywords/>
  <dc:description/>
  <cp:lastModifiedBy>Aili Sandre</cp:lastModifiedBy>
  <cp:revision>16</cp:revision>
  <dcterms:created xsi:type="dcterms:W3CDTF">2024-06-19T08:41:00Z</dcterms:created>
  <dcterms:modified xsi:type="dcterms:W3CDTF">2024-07-23T13:18:00Z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_dlc_DocIdItemGuid">
    <vt:lpwstr>8a3c32db-16d7-4bd0-a8a6-80442a25f209</vt:lpwstr>
  </property>
</Properties>
</file>